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A4108" w14:paraId="4B652503" w14:textId="77777777" w:rsidTr="00050DA7">
        <w:tc>
          <w:tcPr>
            <w:tcW w:w="4428" w:type="dxa"/>
          </w:tcPr>
          <w:p w14:paraId="1E89BA02" w14:textId="77777777" w:rsidR="000348ED" w:rsidRPr="00FA4108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FA4108">
              <w:rPr>
                <w:rFonts w:ascii="Calibri" w:hAnsi="Calibri"/>
              </w:rPr>
              <w:t>From:</w:t>
            </w:r>
            <w:r w:rsidRPr="00FA4108">
              <w:rPr>
                <w:rFonts w:ascii="Calibri" w:hAnsi="Calibri"/>
              </w:rPr>
              <w:tab/>
            </w:r>
            <w:r w:rsidR="006D701A" w:rsidRPr="00FA4108">
              <w:rPr>
                <w:rFonts w:ascii="Calibri" w:hAnsi="Calibri"/>
              </w:rPr>
              <w:t>ARM</w:t>
            </w:r>
            <w:r w:rsidR="00CA04AF" w:rsidRPr="00FA4108">
              <w:rPr>
                <w:rFonts w:ascii="Calibri" w:hAnsi="Calibri"/>
              </w:rPr>
              <w:t xml:space="preserve"> </w:t>
            </w:r>
            <w:r w:rsidRPr="00FA4108">
              <w:rPr>
                <w:rFonts w:ascii="Calibri" w:hAnsi="Calibri"/>
              </w:rPr>
              <w:t>C</w:t>
            </w:r>
            <w:r w:rsidR="00050DA7" w:rsidRPr="00FA4108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24B1931A" w14:textId="4FEB7D13" w:rsidR="000348ED" w:rsidRPr="00FA4108" w:rsidRDefault="00FA4108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ARM11-13.2.6</w:t>
            </w:r>
          </w:p>
        </w:tc>
      </w:tr>
      <w:tr w:rsidR="000348ED" w:rsidRPr="00FA4108" w14:paraId="1729AF96" w14:textId="77777777" w:rsidTr="00050DA7">
        <w:tc>
          <w:tcPr>
            <w:tcW w:w="4428" w:type="dxa"/>
          </w:tcPr>
          <w:p w14:paraId="0249B265" w14:textId="77777777" w:rsidR="000348ED" w:rsidRPr="00FA4108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FA4108">
              <w:rPr>
                <w:rFonts w:ascii="Calibri" w:hAnsi="Calibri"/>
              </w:rPr>
              <w:t>To:</w:t>
            </w:r>
            <w:r w:rsidRPr="00FA4108">
              <w:rPr>
                <w:rFonts w:ascii="Calibri" w:hAnsi="Calibri"/>
              </w:rPr>
              <w:tab/>
            </w:r>
            <w:r w:rsidR="006D701A" w:rsidRPr="00FA4108">
              <w:rPr>
                <w:rFonts w:ascii="Calibri" w:hAnsi="Calibri"/>
              </w:rPr>
              <w:t>ENAV</w:t>
            </w:r>
            <w:r w:rsidR="00CA04AF" w:rsidRPr="00FA4108">
              <w:rPr>
                <w:rFonts w:ascii="Calibri" w:hAnsi="Calibri"/>
              </w:rPr>
              <w:t xml:space="preserve"> </w:t>
            </w:r>
            <w:r w:rsidR="00902AA4" w:rsidRPr="00FA4108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604D790C" w14:textId="45489A57" w:rsidR="000348ED" w:rsidRPr="00FA4108" w:rsidRDefault="00FA4108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March 2020</w:t>
            </w:r>
          </w:p>
        </w:tc>
      </w:tr>
    </w:tbl>
    <w:p w14:paraId="3541B907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3564097A" w14:textId="77777777" w:rsidR="000348ED" w:rsidRPr="00E66034" w:rsidRDefault="006D701A" w:rsidP="005D05AC">
      <w:pPr>
        <w:pStyle w:val="Title"/>
        <w:spacing w:after="120"/>
        <w:rPr>
          <w:rFonts w:ascii="Calibri" w:hAnsi="Calibri"/>
          <w:color w:val="00558C"/>
        </w:rPr>
      </w:pPr>
      <w:r w:rsidRPr="006D701A">
        <w:rPr>
          <w:rFonts w:ascii="Calibri" w:hAnsi="Calibri"/>
          <w:color w:val="00558C"/>
        </w:rPr>
        <w:t xml:space="preserve">Assigning MMSI to AIS </w:t>
      </w:r>
      <w:proofErr w:type="spellStart"/>
      <w:r w:rsidRPr="006D701A">
        <w:rPr>
          <w:rFonts w:ascii="Calibri" w:hAnsi="Calibri"/>
          <w:color w:val="00558C"/>
        </w:rPr>
        <w:t>AtoN</w:t>
      </w:r>
      <w:proofErr w:type="spellEnd"/>
    </w:p>
    <w:p w14:paraId="59CC4F2E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0E068AF4" w14:textId="77777777" w:rsidR="00DE4216" w:rsidRDefault="00DE4216" w:rsidP="00E66034">
      <w:pPr>
        <w:pStyle w:val="BodyText"/>
      </w:pPr>
      <w:r>
        <w:t xml:space="preserve">The use of AIS </w:t>
      </w:r>
      <w:proofErr w:type="spellStart"/>
      <w:r>
        <w:t>AtoN</w:t>
      </w:r>
      <w:proofErr w:type="spellEnd"/>
      <w:del w:id="0" w:author="Tom Southall" w:date="2020-03-13T10:02:00Z">
        <w:r w:rsidR="00575B83" w:rsidDel="00F46E46">
          <w:delText>s</w:delText>
        </w:r>
      </w:del>
      <w:r>
        <w:t xml:space="preserve"> is increasing</w:t>
      </w:r>
      <w:r w:rsidR="006D2846">
        <w:t>, in particular</w:t>
      </w:r>
      <w:r w:rsidR="00575B83">
        <w:t xml:space="preserve"> </w:t>
      </w:r>
      <w:r>
        <w:t>non-official/unauthorized use with regard to the fishing/aquaculture industries</w:t>
      </w:r>
      <w:r w:rsidR="006D2846">
        <w:t xml:space="preserve"> is a known issue</w:t>
      </w:r>
      <w:r>
        <w:t>.</w:t>
      </w:r>
      <w:r w:rsidR="00575B83">
        <w:t xml:space="preserve"> </w:t>
      </w:r>
    </w:p>
    <w:p w14:paraId="2C0D740E" w14:textId="74AEBFBE" w:rsidR="006D2846" w:rsidRDefault="006D2846" w:rsidP="006D2846">
      <w:pPr>
        <w:pStyle w:val="BodyText"/>
      </w:pPr>
      <w:r>
        <w:t xml:space="preserve">Currently there </w:t>
      </w:r>
      <w:del w:id="1" w:author="Tom Southall" w:date="2020-03-13T10:02:00Z">
        <w:r w:rsidDel="00F46E46">
          <w:delText xml:space="preserve">is </w:delText>
        </w:r>
      </w:del>
      <w:ins w:id="2" w:author="Tom Southall" w:date="2020-03-13T10:02:00Z">
        <w:r w:rsidR="00F46E46">
          <w:t>are</w:t>
        </w:r>
        <w:r w:rsidR="00F46E46">
          <w:t xml:space="preserve"> </w:t>
        </w:r>
      </w:ins>
      <w:r>
        <w:t xml:space="preserve">various methods of defining and displaying AIS </w:t>
      </w:r>
      <w:proofErr w:type="spellStart"/>
      <w:r>
        <w:t>AtoN</w:t>
      </w:r>
      <w:proofErr w:type="spellEnd"/>
      <w:r>
        <w:t xml:space="preserve"> on the ECDIS leading (</w:t>
      </w:r>
      <w:del w:id="3" w:author="Tom Southall" w:date="2020-03-13T10:01:00Z">
        <w:r w:rsidDel="00F46E46">
          <w:delText xml:space="preserve"> </w:delText>
        </w:r>
      </w:del>
      <w:r>
        <w:t>according to Canadian Coast Guard survey) to confusion amongst mariner users.</w:t>
      </w:r>
    </w:p>
    <w:p w14:paraId="1B2A0685" w14:textId="77777777" w:rsidR="00DE4216" w:rsidRPr="00E66034" w:rsidRDefault="006D2846" w:rsidP="006D2846">
      <w:pPr>
        <w:pStyle w:val="BodyText"/>
      </w:pPr>
      <w:r>
        <w:t xml:space="preserve">There is a need to enable a consistent method for the mariner and the ECDIS/radar software  to decide whether an </w:t>
      </w:r>
      <w:proofErr w:type="spellStart"/>
      <w:r>
        <w:t>AtoN</w:t>
      </w:r>
      <w:proofErr w:type="spellEnd"/>
      <w:r>
        <w:t xml:space="preserve"> is physical or virtual. </w:t>
      </w:r>
      <w:r w:rsidR="00DE4216">
        <w:t xml:space="preserve"> </w:t>
      </w:r>
    </w:p>
    <w:p w14:paraId="3648D018" w14:textId="77777777" w:rsidR="00902AA4" w:rsidRPr="00E66034" w:rsidRDefault="006D701A" w:rsidP="00E66034">
      <w:pPr>
        <w:pStyle w:val="Heading1"/>
      </w:pPr>
      <w:r>
        <w:t>Coding of MMSI</w:t>
      </w:r>
    </w:p>
    <w:p w14:paraId="2263EFE7" w14:textId="77777777" w:rsidR="00826AD3" w:rsidRDefault="00575B83" w:rsidP="00E66034">
      <w:pPr>
        <w:pStyle w:val="BodyText"/>
      </w:pPr>
      <w:r>
        <w:t xml:space="preserve">ITU is proposing to utilize 99MID8xxx for Mobile </w:t>
      </w:r>
      <w:proofErr w:type="spellStart"/>
      <w:r>
        <w:t>AtoN</w:t>
      </w:r>
      <w:proofErr w:type="spellEnd"/>
      <w:r w:rsidR="008F34C4">
        <w:t xml:space="preserve"> (</w:t>
      </w:r>
      <w:proofErr w:type="spellStart"/>
      <w:r w:rsidR="008F34C4">
        <w:t>MAtoN</w:t>
      </w:r>
      <w:proofErr w:type="spellEnd"/>
      <w:r w:rsidR="008F34C4">
        <w:t>), reference</w:t>
      </w:r>
      <w:r w:rsidR="00080750">
        <w:t xml:space="preserve"> (ITU-R M.585.8, October 2019)</w:t>
      </w:r>
      <w:r>
        <w:t>. This is in addition to using 99MID1xxx and 99MID6xxx</w:t>
      </w:r>
      <w:r w:rsidR="00080750">
        <w:t xml:space="preserve"> for regular </w:t>
      </w:r>
      <w:proofErr w:type="spellStart"/>
      <w:r w:rsidR="00080750">
        <w:t>AtoN</w:t>
      </w:r>
      <w:proofErr w:type="spellEnd"/>
      <w:del w:id="4" w:author="Tom Southall" w:date="2020-03-13T10:02:00Z">
        <w:r w:rsidR="000F7451" w:rsidDel="00F46E46">
          <w:delText>s</w:delText>
        </w:r>
      </w:del>
      <w:r>
        <w:t>. By using 99MID8x</w:t>
      </w:r>
      <w:r w:rsidR="00441E78">
        <w:t xml:space="preserve">xx it is not defined if the </w:t>
      </w:r>
      <w:r>
        <w:t>aid is physical or virtual</w:t>
      </w:r>
      <w:r w:rsidR="00441E78">
        <w:t xml:space="preserve"> solely by</w:t>
      </w:r>
      <w:r>
        <w:t xml:space="preserve"> the MMSI, as with 99MID1xxx and 99MID6xxx. </w:t>
      </w:r>
    </w:p>
    <w:p w14:paraId="6EF739D2" w14:textId="77777777" w:rsidR="008450F9" w:rsidRDefault="008450F9" w:rsidP="00E66034">
      <w:pPr>
        <w:pStyle w:val="BodyText"/>
      </w:pPr>
    </w:p>
    <w:p w14:paraId="1D722361" w14:textId="77777777" w:rsidR="00DE4216" w:rsidRDefault="008450F9" w:rsidP="00E66034">
      <w:pPr>
        <w:pStyle w:val="BodyText"/>
      </w:pPr>
      <w:r>
        <w:rPr>
          <w:noProof/>
        </w:rPr>
        <w:drawing>
          <wp:inline distT="0" distB="0" distL="0" distR="0" wp14:anchorId="05AD5B10" wp14:editId="668B2DFB">
            <wp:extent cx="4603934" cy="2995881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5433" cy="3003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3FDE8" w14:textId="77777777" w:rsidR="00DE4216" w:rsidRDefault="00DE4216" w:rsidP="00E66034">
      <w:pPr>
        <w:pStyle w:val="BodyText"/>
      </w:pPr>
    </w:p>
    <w:p w14:paraId="7FF0738F" w14:textId="77777777" w:rsidR="009B4690" w:rsidRDefault="009B4690" w:rsidP="00E66034">
      <w:pPr>
        <w:pStyle w:val="BodyText"/>
      </w:pPr>
    </w:p>
    <w:p w14:paraId="468E43B0" w14:textId="77777777" w:rsidR="009B4690" w:rsidRDefault="009B4690" w:rsidP="00E66034">
      <w:pPr>
        <w:pStyle w:val="BodyText"/>
      </w:pPr>
    </w:p>
    <w:p w14:paraId="5AC791D3" w14:textId="77777777" w:rsidR="009B4690" w:rsidRDefault="009B4690" w:rsidP="00E66034">
      <w:pPr>
        <w:pStyle w:val="BodyText"/>
      </w:pPr>
    </w:p>
    <w:p w14:paraId="35323228" w14:textId="77777777" w:rsidR="006D2846" w:rsidRDefault="000F7451" w:rsidP="00441E78">
      <w:pPr>
        <w:pStyle w:val="BodyText"/>
      </w:pPr>
      <w:r>
        <w:t xml:space="preserve">By editing </w:t>
      </w:r>
      <w:r w:rsidR="00441E78">
        <w:t xml:space="preserve">ITU-R </w:t>
      </w:r>
      <w:r>
        <w:t>M.1371-5</w:t>
      </w:r>
      <w:r w:rsidR="00441E78">
        <w:t xml:space="preserve">, </w:t>
      </w:r>
      <w:r>
        <w:t>Table-74</w:t>
      </w:r>
      <w:r w:rsidR="006D2846">
        <w:t xml:space="preserve"> to include a code 32 </w:t>
      </w:r>
      <w:proofErr w:type="spellStart"/>
      <w:r w:rsidR="006D2846">
        <w:t>MAtoN</w:t>
      </w:r>
      <w:proofErr w:type="spellEnd"/>
      <w:r w:rsidR="006D2846">
        <w:t>. This would remove the potential conflicts relating to a group of features in code 31.</w:t>
      </w:r>
      <w:r w:rsidR="00441E78">
        <w:t xml:space="preserve"> </w:t>
      </w:r>
      <w:r w:rsidR="006D2846">
        <w:t xml:space="preserve">Filtering/displaying </w:t>
      </w:r>
      <w:proofErr w:type="spellStart"/>
      <w:r w:rsidR="006D2846">
        <w:t>MAtoN</w:t>
      </w:r>
      <w:proofErr w:type="spellEnd"/>
      <w:r w:rsidR="006D2846">
        <w:t xml:space="preserve"> shoul</w:t>
      </w:r>
      <w:r w:rsidR="00441E78">
        <w:t>d be manageable by ECD</w:t>
      </w:r>
      <w:r>
        <w:t>IS/radar</w:t>
      </w:r>
      <w:r w:rsidR="006D2846">
        <w:t xml:space="preserve"> thereafter</w:t>
      </w:r>
      <w:r>
        <w:t xml:space="preserve">. </w:t>
      </w:r>
    </w:p>
    <w:p w14:paraId="61BAEE96" w14:textId="77777777" w:rsidR="00FF18A3" w:rsidRDefault="000F7451" w:rsidP="00FF18A3">
      <w:pPr>
        <w:pStyle w:val="BodyText"/>
      </w:pPr>
      <w:r>
        <w:t>Maintaining updated software</w:t>
      </w:r>
      <w:r w:rsidR="00441E78">
        <w:t xml:space="preserve"> on ECDIS is a SOLAS requirement</w:t>
      </w:r>
      <w:r w:rsidR="00FF18A3">
        <w:t xml:space="preserve"> and vessels can be expected to therefore update their systems. </w:t>
      </w:r>
      <w:r w:rsidR="00441E78">
        <w:t>Any changes affecting AIS receivers might have a slower implementation onboard vessels</w:t>
      </w:r>
      <w:r w:rsidR="00FF18A3">
        <w:t>, but seems unavoidable as with similar</w:t>
      </w:r>
      <w:r>
        <w:t xml:space="preserve"> </w:t>
      </w:r>
      <w:r w:rsidR="00441E78">
        <w:t xml:space="preserve">changes to message 28/29. </w:t>
      </w:r>
    </w:p>
    <w:p w14:paraId="5B5FEA53" w14:textId="77777777" w:rsidR="00FF18A3" w:rsidRDefault="00FF18A3" w:rsidP="00F46E46">
      <w:pPr>
        <w:pStyle w:val="Heading1"/>
        <w:pPrChange w:id="5" w:author="Tom Southall" w:date="2020-03-13T10:04:00Z">
          <w:pPr>
            <w:pStyle w:val="BodyText"/>
          </w:pPr>
        </w:pPrChange>
      </w:pPr>
      <w:del w:id="6" w:author="Tom Southall" w:date="2020-03-13T10:04:00Z">
        <w:r w:rsidDel="00F46E46">
          <w:delText xml:space="preserve">3. </w:delText>
        </w:r>
      </w:del>
      <w:r>
        <w:t xml:space="preserve">Portrayal of </w:t>
      </w:r>
      <w:proofErr w:type="spellStart"/>
      <w:r>
        <w:t>MAtoN</w:t>
      </w:r>
      <w:proofErr w:type="spellEnd"/>
    </w:p>
    <w:p w14:paraId="09AD5955" w14:textId="6EFEC585" w:rsidR="00FF18A3" w:rsidRDefault="00FF18A3" w:rsidP="00FF18A3">
      <w:pPr>
        <w:pStyle w:val="BodyText"/>
      </w:pPr>
      <w:r>
        <w:t xml:space="preserve">In conjunction with these changes to AIS there is a need for ECDIS to correctly display the </w:t>
      </w:r>
      <w:proofErr w:type="spellStart"/>
      <w:r>
        <w:t>MAtoN</w:t>
      </w:r>
      <w:proofErr w:type="spellEnd"/>
      <w:r>
        <w:t>. IHO therefore will need to</w:t>
      </w:r>
      <w:ins w:id="7" w:author="Tom Southall" w:date="2020-03-13T10:03:00Z">
        <w:r w:rsidR="00F46E46">
          <w:t>:</w:t>
        </w:r>
      </w:ins>
      <w:del w:id="8" w:author="Tom Southall" w:date="2020-03-13T10:03:00Z">
        <w:r w:rsidDel="00F46E46">
          <w:delText xml:space="preserve"> </w:delText>
        </w:r>
      </w:del>
    </w:p>
    <w:p w14:paraId="5A48C9ED" w14:textId="72FE8D83" w:rsidR="00441E78" w:rsidRPr="00FF18A3" w:rsidDel="00F46E46" w:rsidRDefault="00FF18A3" w:rsidP="00FF18A3">
      <w:pPr>
        <w:pStyle w:val="BodyText"/>
        <w:numPr>
          <w:ilvl w:val="0"/>
          <w:numId w:val="24"/>
        </w:numPr>
        <w:rPr>
          <w:del w:id="9" w:author="Tom Southall" w:date="2020-03-13T10:00:00Z"/>
        </w:rPr>
      </w:pPr>
      <w:del w:id="10" w:author="Tom Southall" w:date="2020-03-13T10:00:00Z">
        <w:r w:rsidRPr="00FF18A3" w:rsidDel="00F46E46">
          <w:delText>D</w:delText>
        </w:r>
        <w:r w:rsidR="000F7451" w:rsidRPr="00FF18A3" w:rsidDel="00F46E46">
          <w:delText xml:space="preserve">evelop a </w:delText>
        </w:r>
        <w:r w:rsidR="00441E78" w:rsidRPr="00FF18A3" w:rsidDel="00F46E46">
          <w:delText xml:space="preserve">category for MAtoN, </w:delText>
        </w:r>
        <w:r w:rsidR="005770A2" w:rsidRPr="00FF18A3" w:rsidDel="00F46E46">
          <w:delText xml:space="preserve">as </w:delText>
        </w:r>
        <w:r w:rsidR="00441E78" w:rsidRPr="00FF18A3" w:rsidDel="00F46E46">
          <w:delText xml:space="preserve">subcode of </w:delText>
        </w:r>
        <w:r w:rsidR="005770A2" w:rsidRPr="00FF18A3" w:rsidDel="00F46E46">
          <w:delText>a</w:delText>
        </w:r>
        <w:r w:rsidR="00441E78" w:rsidRPr="00FF18A3" w:rsidDel="00F46E46">
          <w:delText>special mark.</w:delText>
        </w:r>
      </w:del>
    </w:p>
    <w:p w14:paraId="35775DD8" w14:textId="04B78E54" w:rsidR="000F7451" w:rsidRPr="00FF18A3" w:rsidRDefault="00FF18A3" w:rsidP="00FF18A3">
      <w:pPr>
        <w:pStyle w:val="BodyText"/>
        <w:numPr>
          <w:ilvl w:val="0"/>
          <w:numId w:val="24"/>
        </w:numPr>
      </w:pPr>
      <w:r w:rsidRPr="00FF18A3">
        <w:t>D</w:t>
      </w:r>
      <w:r w:rsidR="000F7451" w:rsidRPr="00FF18A3">
        <w:t xml:space="preserve">evelop a new category for special mark, </w:t>
      </w:r>
      <w:proofErr w:type="spellStart"/>
      <w:r w:rsidR="000F7451" w:rsidRPr="00FF18A3">
        <w:t>subcode</w:t>
      </w:r>
      <w:proofErr w:type="spellEnd"/>
      <w:r w:rsidR="000F7451" w:rsidRPr="00FF18A3">
        <w:t xml:space="preserve"> </w:t>
      </w:r>
      <w:proofErr w:type="spellStart"/>
      <w:r w:rsidR="000F7451" w:rsidRPr="00FF18A3">
        <w:t>M</w:t>
      </w:r>
      <w:ins w:id="11" w:author="Tom Southall" w:date="2020-03-13T10:04:00Z">
        <w:r w:rsidR="00F46E46">
          <w:t>A</w:t>
        </w:r>
      </w:ins>
      <w:del w:id="12" w:author="Tom Southall" w:date="2020-03-13T10:04:00Z">
        <w:r w:rsidR="000F7451" w:rsidRPr="00FF18A3" w:rsidDel="00F46E46">
          <w:delText>a</w:delText>
        </w:r>
      </w:del>
      <w:r w:rsidR="000F7451" w:rsidRPr="00FF18A3">
        <w:t>toN</w:t>
      </w:r>
      <w:proofErr w:type="spellEnd"/>
      <w:r w:rsidR="000F7451" w:rsidRPr="00FF18A3">
        <w:t>.</w:t>
      </w:r>
    </w:p>
    <w:p w14:paraId="3F57EBA7" w14:textId="77777777" w:rsidR="00464D54" w:rsidRPr="00FF18A3" w:rsidDel="00F46E46" w:rsidRDefault="00FF18A3" w:rsidP="00FF18A3">
      <w:pPr>
        <w:pStyle w:val="BodyText"/>
        <w:numPr>
          <w:ilvl w:val="0"/>
          <w:numId w:val="24"/>
        </w:numPr>
        <w:rPr>
          <w:del w:id="13" w:author="Tom Southall" w:date="2020-03-13T10:00:00Z"/>
        </w:rPr>
      </w:pPr>
      <w:r w:rsidRPr="00FF18A3">
        <w:t>D</w:t>
      </w:r>
      <w:r w:rsidR="005770A2" w:rsidRPr="00FF18A3">
        <w:t xml:space="preserve">evelop a new </w:t>
      </w:r>
      <w:proofErr w:type="spellStart"/>
      <w:r w:rsidR="005770A2" w:rsidRPr="00FF18A3">
        <w:t>topmark</w:t>
      </w:r>
      <w:proofErr w:type="spellEnd"/>
      <w:r w:rsidR="005770A2" w:rsidRPr="00FF18A3">
        <w:t xml:space="preserve"> for </w:t>
      </w:r>
      <w:proofErr w:type="spellStart"/>
      <w:r w:rsidR="005770A2" w:rsidRPr="00FF18A3">
        <w:t>MAtoN</w:t>
      </w:r>
      <w:proofErr w:type="spellEnd"/>
      <w:r w:rsidR="00464D54" w:rsidRPr="00FF18A3">
        <w:t xml:space="preserve"> portrayal</w:t>
      </w:r>
      <w:r w:rsidR="005770A2" w:rsidRPr="00FF18A3">
        <w:t>, to be used together</w:t>
      </w:r>
      <w:r w:rsidR="00464D54" w:rsidRPr="00FF18A3">
        <w:t xml:space="preserve"> with special mark. </w:t>
      </w:r>
      <w:r w:rsidRPr="00FF18A3">
        <w:t xml:space="preserve"> </w:t>
      </w:r>
    </w:p>
    <w:p w14:paraId="2AF84ABF" w14:textId="77777777" w:rsidR="00C961AB" w:rsidRPr="00F46E46" w:rsidRDefault="00C961AB" w:rsidP="00F46E46">
      <w:pPr>
        <w:pStyle w:val="BodyText"/>
        <w:numPr>
          <w:ilvl w:val="0"/>
          <w:numId w:val="24"/>
        </w:numPr>
        <w:rPr>
          <w:highlight w:val="yellow"/>
        </w:rPr>
        <w:pPrChange w:id="14" w:author="Tom Southall" w:date="2020-03-13T10:00:00Z">
          <w:pPr>
            <w:pStyle w:val="List1"/>
            <w:numPr>
              <w:numId w:val="0"/>
            </w:numPr>
            <w:tabs>
              <w:tab w:val="clear" w:pos="567"/>
            </w:tabs>
            <w:ind w:left="0" w:firstLine="0"/>
          </w:pPr>
        </w:pPrChange>
      </w:pPr>
    </w:p>
    <w:p w14:paraId="12585C81" w14:textId="77777777" w:rsidR="009F5C36" w:rsidRPr="00441E78" w:rsidRDefault="00AA76C0" w:rsidP="00E66034">
      <w:pPr>
        <w:pStyle w:val="Heading1"/>
      </w:pPr>
      <w:r w:rsidRPr="00441E78">
        <w:t>Action requested</w:t>
      </w:r>
    </w:p>
    <w:p w14:paraId="62E16F8B" w14:textId="77777777" w:rsidR="004C220D" w:rsidRPr="00441E78" w:rsidRDefault="00902AA4" w:rsidP="00E66034">
      <w:pPr>
        <w:pStyle w:val="BodyText"/>
      </w:pPr>
      <w:r w:rsidRPr="00441E78">
        <w:t xml:space="preserve">The </w:t>
      </w:r>
      <w:r w:rsidR="00C127E4" w:rsidRPr="00441E78">
        <w:t xml:space="preserve">ENAV Committee </w:t>
      </w:r>
      <w:r w:rsidRPr="00441E78">
        <w:t>is requested to</w:t>
      </w:r>
      <w:r w:rsidR="00630F7F" w:rsidRPr="00441E78">
        <w:t>:</w:t>
      </w:r>
    </w:p>
    <w:p w14:paraId="7D81078D" w14:textId="10DBF26D" w:rsidR="00630F7F" w:rsidRPr="006D2846" w:rsidRDefault="00C127E4" w:rsidP="00441E78">
      <w:pPr>
        <w:pStyle w:val="List1"/>
        <w:numPr>
          <w:ilvl w:val="0"/>
          <w:numId w:val="23"/>
        </w:numPr>
      </w:pPr>
      <w:r w:rsidRPr="00441E78">
        <w:rPr>
          <w:lang w:val="en-GB"/>
        </w:rPr>
        <w:t>Review the content of this liaison note, and advi</w:t>
      </w:r>
      <w:r w:rsidR="00184DFF">
        <w:rPr>
          <w:lang w:val="en-GB"/>
        </w:rPr>
        <w:t>se</w:t>
      </w:r>
      <w:r w:rsidRPr="00441E78">
        <w:rPr>
          <w:lang w:val="en-GB"/>
        </w:rPr>
        <w:t xml:space="preserve"> on best process for coding/identification</w:t>
      </w:r>
      <w:r w:rsidR="000F7451">
        <w:rPr>
          <w:lang w:val="en-GB"/>
        </w:rPr>
        <w:t>/portrayal</w:t>
      </w:r>
      <w:r w:rsidRPr="00441E78">
        <w:rPr>
          <w:lang w:val="en-GB"/>
        </w:rPr>
        <w:t xml:space="preserve"> of </w:t>
      </w:r>
      <w:proofErr w:type="spellStart"/>
      <w:r w:rsidRPr="00441E78">
        <w:rPr>
          <w:lang w:val="en-GB"/>
        </w:rPr>
        <w:t>M</w:t>
      </w:r>
      <w:r w:rsidR="00441E78" w:rsidRPr="00441E78">
        <w:rPr>
          <w:lang w:val="en-GB"/>
        </w:rPr>
        <w:t>AtoN</w:t>
      </w:r>
      <w:proofErr w:type="spellEnd"/>
      <w:r w:rsidRPr="00441E78">
        <w:rPr>
          <w:lang w:val="en-GB"/>
        </w:rPr>
        <w:t xml:space="preserve"> with regard to M</w:t>
      </w:r>
      <w:ins w:id="15" w:author="Tom Southall" w:date="2020-03-13T10:05:00Z">
        <w:r w:rsidR="00F46E46">
          <w:rPr>
            <w:lang w:val="en-GB"/>
          </w:rPr>
          <w:t>M</w:t>
        </w:r>
      </w:ins>
      <w:del w:id="16" w:author="Tom Southall" w:date="2020-03-13T10:05:00Z">
        <w:r w:rsidRPr="00441E78" w:rsidDel="00F46E46">
          <w:rPr>
            <w:lang w:val="en-GB"/>
          </w:rPr>
          <w:delText>S</w:delText>
        </w:r>
      </w:del>
      <w:r w:rsidRPr="00441E78">
        <w:rPr>
          <w:lang w:val="en-GB"/>
        </w:rPr>
        <w:t>SI and coding related to ITU-R M.1371-5</w:t>
      </w:r>
      <w:r w:rsidR="000F7451">
        <w:rPr>
          <w:lang w:val="en-GB"/>
        </w:rPr>
        <w:t xml:space="preserve"> and IHO standards</w:t>
      </w:r>
      <w:r w:rsidRPr="00441E78">
        <w:rPr>
          <w:lang w:val="en-GB"/>
        </w:rPr>
        <w:t xml:space="preserve">. </w:t>
      </w:r>
    </w:p>
    <w:p w14:paraId="5C63C827" w14:textId="60F00521" w:rsidR="00184DFF" w:rsidRDefault="00184DFF" w:rsidP="00184DFF">
      <w:pPr>
        <w:pStyle w:val="List1"/>
        <w:numPr>
          <w:ilvl w:val="0"/>
          <w:numId w:val="23"/>
        </w:numPr>
      </w:pPr>
      <w:r w:rsidRPr="00184DFF">
        <w:rPr>
          <w:lang w:val="en-GB"/>
        </w:rPr>
        <w:t>Provide</w:t>
      </w:r>
      <w:r>
        <w:t xml:space="preserve"> input to the</w:t>
      </w:r>
      <w:r w:rsidR="006D2846" w:rsidRPr="006D2846">
        <w:t xml:space="preserve"> ITU regarding allocation of MMSI with regard to new types of AtoN</w:t>
      </w:r>
      <w:del w:id="17" w:author="Tom Southall" w:date="2020-03-13T10:05:00Z">
        <w:r w:rsidR="006D2846" w:rsidRPr="006D2846" w:rsidDel="00F46E46">
          <w:delText>s</w:delText>
        </w:r>
      </w:del>
      <w:bookmarkStart w:id="18" w:name="_GoBack"/>
      <w:bookmarkEnd w:id="18"/>
      <w:r w:rsidR="006D2846" w:rsidRPr="006D2846">
        <w:t>.</w:t>
      </w:r>
      <w:r w:rsidR="00FF18A3" w:rsidRPr="00FF18A3">
        <w:t xml:space="preserve"> </w:t>
      </w:r>
      <w:r>
        <w:t>The ARM Committee is willing to interface intersessionally by electronic means if so requested.</w:t>
      </w:r>
    </w:p>
    <w:p w14:paraId="5A0BA72E" w14:textId="7B026F6F" w:rsidR="00FF18A3" w:rsidRDefault="00FF18A3" w:rsidP="00184DFF">
      <w:pPr>
        <w:pStyle w:val="List1"/>
        <w:numPr>
          <w:ilvl w:val="0"/>
          <w:numId w:val="0"/>
        </w:numPr>
        <w:ind w:left="567" w:hanging="567"/>
      </w:pPr>
    </w:p>
    <w:p w14:paraId="0C196C67" w14:textId="77777777" w:rsidR="00FF18A3" w:rsidRDefault="00FF18A3" w:rsidP="00FF18A3">
      <w:pPr>
        <w:pStyle w:val="List1"/>
        <w:numPr>
          <w:ilvl w:val="0"/>
          <w:numId w:val="0"/>
        </w:numPr>
        <w:ind w:left="567" w:hanging="567"/>
      </w:pPr>
    </w:p>
    <w:p w14:paraId="785C3D6C" w14:textId="77777777" w:rsidR="00FF18A3" w:rsidRPr="00441E78" w:rsidRDefault="00FF18A3" w:rsidP="006D2846">
      <w:pPr>
        <w:pStyle w:val="List1"/>
        <w:numPr>
          <w:ilvl w:val="0"/>
          <w:numId w:val="0"/>
        </w:numPr>
        <w:ind w:left="567" w:hanging="567"/>
      </w:pPr>
    </w:p>
    <w:sectPr w:rsidR="00FF18A3" w:rsidRPr="00441E78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7C728" w14:textId="77777777" w:rsidR="00BD6AC0" w:rsidRDefault="00BD6AC0" w:rsidP="00002906">
      <w:r>
        <w:separator/>
      </w:r>
    </w:p>
  </w:endnote>
  <w:endnote w:type="continuationSeparator" w:id="0">
    <w:p w14:paraId="7F620985" w14:textId="77777777" w:rsidR="00BD6AC0" w:rsidRDefault="00BD6AC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E97DE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50F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5742C" w14:textId="77777777" w:rsidR="00BD6AC0" w:rsidRDefault="00BD6AC0" w:rsidP="00002906">
      <w:r>
        <w:separator/>
      </w:r>
    </w:p>
  </w:footnote>
  <w:footnote w:type="continuationSeparator" w:id="0">
    <w:p w14:paraId="2EC14BD6" w14:textId="77777777" w:rsidR="00BD6AC0" w:rsidRDefault="00BD6AC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4456B" w14:textId="77777777" w:rsidR="00073774" w:rsidRDefault="007B5CAD">
    <w:pPr>
      <w:pStyle w:val="Header"/>
    </w:pPr>
    <w:r>
      <w:rPr>
        <w:noProof/>
        <w:lang w:val="en-GB" w:eastAsia="en-GB"/>
      </w:rPr>
      <w:drawing>
        <wp:inline distT="0" distB="0" distL="0" distR="0" wp14:anchorId="0A1DBA5B" wp14:editId="3182E756">
          <wp:extent cx="752475" cy="733425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D674C3"/>
    <w:multiLevelType w:val="hybridMultilevel"/>
    <w:tmpl w:val="0FCA1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1177F"/>
    <w:rsid w:val="0001314F"/>
    <w:rsid w:val="00031A92"/>
    <w:rsid w:val="000348ED"/>
    <w:rsid w:val="00036801"/>
    <w:rsid w:val="00050DA7"/>
    <w:rsid w:val="00073774"/>
    <w:rsid w:val="00080750"/>
    <w:rsid w:val="0009658A"/>
    <w:rsid w:val="000A5A01"/>
    <w:rsid w:val="000B3345"/>
    <w:rsid w:val="000C38D4"/>
    <w:rsid w:val="000F7451"/>
    <w:rsid w:val="00135447"/>
    <w:rsid w:val="00152273"/>
    <w:rsid w:val="00184DFF"/>
    <w:rsid w:val="001A654A"/>
    <w:rsid w:val="001C74CF"/>
    <w:rsid w:val="0022754B"/>
    <w:rsid w:val="002C54B4"/>
    <w:rsid w:val="00313149"/>
    <w:rsid w:val="00321254"/>
    <w:rsid w:val="003D55DD"/>
    <w:rsid w:val="003E1831"/>
    <w:rsid w:val="00420F0B"/>
    <w:rsid w:val="00424954"/>
    <w:rsid w:val="0043219E"/>
    <w:rsid w:val="00435AF9"/>
    <w:rsid w:val="00441E78"/>
    <w:rsid w:val="00464D54"/>
    <w:rsid w:val="004C1386"/>
    <w:rsid w:val="004C220D"/>
    <w:rsid w:val="004E4639"/>
    <w:rsid w:val="005345CE"/>
    <w:rsid w:val="00575B83"/>
    <w:rsid w:val="005770A2"/>
    <w:rsid w:val="005D05AC"/>
    <w:rsid w:val="0060373F"/>
    <w:rsid w:val="00611C54"/>
    <w:rsid w:val="00630F7F"/>
    <w:rsid w:val="0064435F"/>
    <w:rsid w:val="0065266D"/>
    <w:rsid w:val="006D2846"/>
    <w:rsid w:val="006D470F"/>
    <w:rsid w:val="006D701A"/>
    <w:rsid w:val="006E232A"/>
    <w:rsid w:val="00727E88"/>
    <w:rsid w:val="00775878"/>
    <w:rsid w:val="007B4554"/>
    <w:rsid w:val="007B5CAD"/>
    <w:rsid w:val="0080092C"/>
    <w:rsid w:val="00826AD3"/>
    <w:rsid w:val="008450F9"/>
    <w:rsid w:val="00872453"/>
    <w:rsid w:val="008F13DD"/>
    <w:rsid w:val="008F34C4"/>
    <w:rsid w:val="00902AA4"/>
    <w:rsid w:val="009B4690"/>
    <w:rsid w:val="009B6EB7"/>
    <w:rsid w:val="009F3B6C"/>
    <w:rsid w:val="009F5C36"/>
    <w:rsid w:val="00A0603C"/>
    <w:rsid w:val="00A27F12"/>
    <w:rsid w:val="00A30579"/>
    <w:rsid w:val="00AA76C0"/>
    <w:rsid w:val="00B077EC"/>
    <w:rsid w:val="00B15B24"/>
    <w:rsid w:val="00B428DA"/>
    <w:rsid w:val="00B8247E"/>
    <w:rsid w:val="00BD6AC0"/>
    <w:rsid w:val="00BE56DF"/>
    <w:rsid w:val="00C127E4"/>
    <w:rsid w:val="00C43BFC"/>
    <w:rsid w:val="00C961AB"/>
    <w:rsid w:val="00CA04AF"/>
    <w:rsid w:val="00CF3661"/>
    <w:rsid w:val="00DE2D2F"/>
    <w:rsid w:val="00DE4216"/>
    <w:rsid w:val="00E24553"/>
    <w:rsid w:val="00E32A85"/>
    <w:rsid w:val="00E36888"/>
    <w:rsid w:val="00E401AE"/>
    <w:rsid w:val="00E44295"/>
    <w:rsid w:val="00E6522B"/>
    <w:rsid w:val="00E66034"/>
    <w:rsid w:val="00E93C9B"/>
    <w:rsid w:val="00EE3F2F"/>
    <w:rsid w:val="00F46E46"/>
    <w:rsid w:val="00F73F78"/>
    <w:rsid w:val="00FA4108"/>
    <w:rsid w:val="00FA5842"/>
    <w:rsid w:val="00FA6769"/>
    <w:rsid w:val="00FD03CA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AA731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unhideWhenUsed/>
    <w:rsid w:val="003131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13149"/>
    <w:pPr>
      <w:tabs>
        <w:tab w:val="left" w:pos="851"/>
      </w:tabs>
    </w:pPr>
    <w:rPr>
      <w:rFonts w:ascii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rsid w:val="00313149"/>
    <w:rPr>
      <w:rFonts w:ascii="Calibri" w:hAnsi="Calibri"/>
      <w:lang w:val="en-GB" w:eastAsia="en-US"/>
    </w:rPr>
  </w:style>
  <w:style w:type="paragraph" w:styleId="BalloonText">
    <w:name w:val="Balloon Text"/>
    <w:basedOn w:val="Normal"/>
    <w:link w:val="BalloonTextChar"/>
    <w:rsid w:val="003131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3149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EBEB7B-2618-4033-96D0-D0C568D36524}"/>
</file>

<file path=customXml/itemProps2.xml><?xml version="1.0" encoding="utf-8"?>
<ds:datastoreItem xmlns:ds="http://schemas.openxmlformats.org/officeDocument/2006/customXml" ds:itemID="{90AC0DE7-A956-4213-9E6B-052431383C71}"/>
</file>

<file path=customXml/itemProps3.xml><?xml version="1.0" encoding="utf-8"?>
<ds:datastoreItem xmlns:ds="http://schemas.openxmlformats.org/officeDocument/2006/customXml" ds:itemID="{7CB74F09-3D93-4AE1-A5B4-D738988DF73C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2</cp:revision>
  <cp:lastPrinted>2006-10-19T10:49:00Z</cp:lastPrinted>
  <dcterms:created xsi:type="dcterms:W3CDTF">2020-03-13T13:06:00Z</dcterms:created>
  <dcterms:modified xsi:type="dcterms:W3CDTF">2020-03-13T13:06:00Z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